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1DB893BC"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Start w:id="4" w:name="Number"/>
      <w:r w:rsidR="005F009C" w:rsidRPr="00487A5C">
        <w:rPr>
          <w:rStyle w:val="Strong"/>
          <w:b/>
          <w:bCs w:val="0"/>
          <w:sz w:val="24"/>
          <w:szCs w:val="24"/>
        </w:rPr>
        <w:t>RF</w:t>
      </w:r>
      <w:r w:rsidR="003F630F" w:rsidRPr="00487A5C">
        <w:rPr>
          <w:rStyle w:val="Strong"/>
          <w:b/>
          <w:bCs w:val="0"/>
          <w:sz w:val="24"/>
          <w:szCs w:val="24"/>
        </w:rPr>
        <w:t>P</w:t>
      </w:r>
      <w:r w:rsidR="00A02237" w:rsidRPr="00487A5C">
        <w:rPr>
          <w:rStyle w:val="Strong"/>
          <w:b/>
          <w:bCs w:val="0"/>
          <w:sz w:val="24"/>
          <w:szCs w:val="24"/>
        </w:rPr>
        <w:t>-</w:t>
      </w:r>
      <w:bookmarkEnd w:id="1"/>
      <w:bookmarkEnd w:id="2"/>
      <w:bookmarkEnd w:id="3"/>
      <w:bookmarkEnd w:id="4"/>
      <w:r w:rsidR="00C71224">
        <w:rPr>
          <w:rStyle w:val="Strong"/>
          <w:b/>
          <w:bCs w:val="0"/>
          <w:sz w:val="24"/>
          <w:szCs w:val="24"/>
        </w:rPr>
        <w:t>37-W001-22</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5"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5"/>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6"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487A5C">
        <w:rPr>
          <w:rFonts w:ascii="Calibri" w:hAnsi="Calibri" w:cs="Calibri"/>
          <w:lang w:val="en-GB"/>
        </w:rPr>
        <w:t>Evaluation</w:t>
      </w:r>
      <w:bookmarkEnd w:id="7"/>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0268D05F"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w:t>
      </w:r>
      <w:r w:rsidR="00B53BDD" w:rsidRPr="00487A5C">
        <w:rPr>
          <w:rFonts w:ascii="Calibri" w:hAnsi="Calibri" w:cs="Calibri"/>
          <w:lang w:val="en-GB"/>
        </w:rPr>
        <w:t>technical</w:t>
      </w:r>
      <w:r w:rsidRPr="00487A5C">
        <w:rPr>
          <w:rFonts w:ascii="Calibri" w:hAnsi="Calibri" w:cs="Calibri"/>
          <w:lang w:val="en-GB"/>
        </w:rPr>
        <w:t xml:space="preserve"> component is maximum 100 points. </w:t>
      </w:r>
      <w:bookmarkStart w:id="8" w:name="Technical"/>
      <w:r w:rsidRPr="00487A5C">
        <w:rPr>
          <w:rFonts w:ascii="Calibri" w:hAnsi="Calibri" w:cs="Calibri"/>
          <w:highlight w:val="yellow"/>
          <w:lang w:val="en-GB"/>
        </w:rPr>
        <w:t>70</w:t>
      </w:r>
      <w:r w:rsidRPr="00487A5C">
        <w:rPr>
          <w:rFonts w:ascii="Calibri" w:hAnsi="Calibri" w:cs="Calibri"/>
          <w:lang w:val="en-GB"/>
        </w:rPr>
        <w:t xml:space="preserve"> %</w:t>
      </w:r>
      <w:bookmarkEnd w:id="8"/>
      <w:r w:rsidRPr="00487A5C">
        <w:rPr>
          <w:rFonts w:ascii="Calibri" w:hAnsi="Calibri" w:cs="Calibri"/>
          <w:lang w:val="en-GB"/>
        </w:rPr>
        <w:t xml:space="preserve"> of the score received in the technical evaluation will be added to the obtained financial score, which is maximum </w:t>
      </w:r>
      <w:bookmarkStart w:id="9"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9"/>
      <w:r w:rsidRPr="00487A5C">
        <w:rPr>
          <w:rFonts w:ascii="Calibri" w:hAnsi="Calibri" w:cs="Calibri"/>
          <w:lang w:val="en-GB"/>
        </w:rPr>
        <w:t>, and calculated as described below.</w:t>
      </w:r>
    </w:p>
    <w:p w14:paraId="131A5BF8" w14:textId="5F8B2BA8" w:rsidR="00E15F4B" w:rsidRPr="00487A5C" w:rsidRDefault="00E15F4B" w:rsidP="00B52A14">
      <w:pPr>
        <w:spacing w:before="120"/>
        <w:jc w:val="both"/>
        <w:rPr>
          <w:rFonts w:ascii="Calibri" w:hAnsi="Calibri" w:cs="Calibri"/>
          <w:lang w:val="en-GB"/>
        </w:rPr>
      </w:pPr>
      <w:r w:rsidRPr="00487A5C">
        <w:rPr>
          <w:rFonts w:ascii="Calibri" w:hAnsi="Calibri" w:cs="Calibri"/>
          <w:lang w:val="en-GB"/>
        </w:rPr>
        <w:t>The maximum budget available for this Contract is inclusive of any VAT or other taxes or costs.</w:t>
      </w:r>
    </w:p>
    <w:p w14:paraId="71143A99" w14:textId="17AB54F7" w:rsidR="00E15F4B" w:rsidRPr="00487A5C" w:rsidRDefault="00E15F4B" w:rsidP="00B52A14">
      <w:pPr>
        <w:spacing w:before="120"/>
        <w:jc w:val="both"/>
        <w:rPr>
          <w:b/>
          <w:i/>
          <w:color w:val="FF0000"/>
          <w:lang w:val="en-GB"/>
        </w:rPr>
      </w:pPr>
      <w:r w:rsidRPr="00487A5C">
        <w:rPr>
          <w:b/>
          <w:i/>
          <w:color w:val="FF0000"/>
          <w:lang w:val="en-GB"/>
        </w:rPr>
        <w:t xml:space="preserve">Please, note that we do not recommend this maximum amount as a ‘target’ for your </w:t>
      </w:r>
      <w:r w:rsidR="00FA6787" w:rsidRPr="00487A5C">
        <w:rPr>
          <w:b/>
          <w:i/>
          <w:color w:val="FF0000"/>
          <w:lang w:val="en-GB"/>
        </w:rPr>
        <w:t>Tender</w:t>
      </w:r>
      <w:r w:rsidRPr="00487A5C">
        <w:rPr>
          <w:b/>
          <w:i/>
          <w:color w:val="FF0000"/>
          <w:lang w:val="en-GB"/>
        </w:rPr>
        <w:t xml:space="preserve">. The evaluation is a result of a combination of technical soundness and cost effectiveness of the </w:t>
      </w:r>
      <w:r w:rsidR="00FA6787" w:rsidRPr="00487A5C">
        <w:rPr>
          <w:b/>
          <w:i/>
          <w:color w:val="FF0000"/>
          <w:lang w:val="en-GB"/>
        </w:rPr>
        <w:t>Tender</w:t>
      </w:r>
      <w:r w:rsidRPr="00487A5C">
        <w:rPr>
          <w:b/>
          <w:i/>
          <w:color w:val="FF0000"/>
          <w:lang w:val="en-GB"/>
        </w:rPr>
        <w:t xml:space="preserve">s, </w:t>
      </w:r>
      <w:proofErr w:type="gramStart"/>
      <w:r w:rsidRPr="00487A5C">
        <w:rPr>
          <w:b/>
          <w:i/>
          <w:color w:val="FF0000"/>
          <w:lang w:val="en-GB"/>
        </w:rPr>
        <w:t>i.e.</w:t>
      </w:r>
      <w:proofErr w:type="gramEnd"/>
      <w:r w:rsidRPr="00487A5C">
        <w:rPr>
          <w:b/>
          <w:i/>
          <w:color w:val="FF0000"/>
          <w:lang w:val="en-GB"/>
        </w:rPr>
        <w:t xml:space="preserve"> the evaluation of the financial component will be added to the evaluation result of the technical component, in accordance with the principles and weights set out in this document.</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10"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10"/>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38551245" w:rsidR="006E17EC" w:rsidRPr="00B53BDD" w:rsidRDefault="00DE3F38" w:rsidP="006E17EC">
            <w:pPr>
              <w:pStyle w:val="TableContents"/>
              <w:rPr>
                <w:rFonts w:asciiTheme="minorHAnsi" w:hAnsiTheme="minorHAnsi"/>
                <w:sz w:val="22"/>
                <w:szCs w:val="22"/>
                <w:lang w:eastAsia="en-US"/>
              </w:rPr>
            </w:pPr>
            <w:r w:rsidRPr="00B53BDD">
              <w:rPr>
                <w:rFonts w:asciiTheme="minorHAnsi" w:hAnsiTheme="minorHAnsi"/>
                <w:sz w:val="22"/>
                <w:szCs w:val="22"/>
                <w:lang w:eastAsia="en-US"/>
              </w:rPr>
              <w:t xml:space="preserve">Firm/consortium’s experience and reputation </w:t>
            </w:r>
            <w:r w:rsidR="00B52A14" w:rsidRPr="00B53BDD">
              <w:rPr>
                <w:rFonts w:asciiTheme="minorHAnsi" w:hAnsiTheme="minorHAnsi"/>
                <w:sz w:val="22"/>
                <w:szCs w:val="22"/>
                <w:lang w:eastAsia="en-US"/>
              </w:rPr>
              <w:t>with</w:t>
            </w:r>
            <w:r w:rsidRPr="00B53BDD">
              <w:rPr>
                <w:rFonts w:asciiTheme="minorHAnsi" w:hAnsiTheme="minorHAnsi"/>
                <w:sz w:val="22"/>
                <w:szCs w:val="22"/>
                <w:lang w:eastAsia="en-US"/>
              </w:rPr>
              <w:t xml:space="preserve"> similar </w:t>
            </w:r>
            <w:r w:rsidR="00AD3DBB" w:rsidRPr="00B53BDD">
              <w:rPr>
                <w:rFonts w:asciiTheme="minorHAnsi" w:hAnsiTheme="minorHAnsi"/>
                <w:sz w:val="22"/>
                <w:szCs w:val="22"/>
                <w:lang w:eastAsia="en-US"/>
              </w:rPr>
              <w:t xml:space="preserve">supply of </w:t>
            </w:r>
            <w:r w:rsidR="002340EA" w:rsidRPr="00B53BDD">
              <w:rPr>
                <w:rFonts w:asciiTheme="minorHAnsi" w:hAnsiTheme="minorHAnsi"/>
                <w:sz w:val="22"/>
                <w:szCs w:val="22"/>
                <w:lang w:eastAsia="en-US"/>
              </w:rPr>
              <w:t>Works</w:t>
            </w:r>
          </w:p>
        </w:tc>
        <w:tc>
          <w:tcPr>
            <w:tcW w:w="5367" w:type="dxa"/>
            <w:shd w:val="clear" w:color="auto" w:fill="auto"/>
          </w:tcPr>
          <w:p w14:paraId="53BFB88D" w14:textId="77777777" w:rsidR="006E17EC" w:rsidRPr="00B53BDD" w:rsidRDefault="00B53BDD" w:rsidP="005B38E4">
            <w:pPr>
              <w:pStyle w:val="TableContents"/>
              <w:numPr>
                <w:ilvl w:val="0"/>
                <w:numId w:val="3"/>
              </w:numPr>
              <w:rPr>
                <w:rFonts w:asciiTheme="minorHAnsi" w:hAnsiTheme="minorHAnsi"/>
                <w:sz w:val="22"/>
                <w:szCs w:val="22"/>
              </w:rPr>
            </w:pPr>
            <w:r w:rsidRPr="00B53BDD">
              <w:rPr>
                <w:rFonts w:asciiTheme="minorHAnsi" w:hAnsiTheme="minorHAnsi"/>
                <w:sz w:val="22"/>
                <w:szCs w:val="22"/>
              </w:rPr>
              <w:t xml:space="preserve"> At least 2 references</w:t>
            </w:r>
          </w:p>
          <w:p w14:paraId="07F9F04A" w14:textId="0D60861E" w:rsidR="0090186F" w:rsidRPr="0090186F" w:rsidRDefault="00C3120B" w:rsidP="0090186F">
            <w:pPr>
              <w:pStyle w:val="TableContents"/>
              <w:numPr>
                <w:ilvl w:val="0"/>
                <w:numId w:val="3"/>
              </w:numPr>
              <w:rPr>
                <w:rFonts w:asciiTheme="minorHAnsi" w:hAnsiTheme="minorHAnsi"/>
                <w:sz w:val="22"/>
                <w:szCs w:val="22"/>
              </w:rPr>
            </w:pPr>
            <w:r w:rsidRPr="00B53BDD">
              <w:rPr>
                <w:rFonts w:asciiTheme="minorHAnsi" w:hAnsiTheme="minorHAnsi"/>
                <w:sz w:val="22"/>
                <w:szCs w:val="22"/>
              </w:rPr>
              <w:t>Contractor</w:t>
            </w:r>
            <w:r>
              <w:rPr>
                <w:rFonts w:asciiTheme="minorHAnsi" w:hAnsiTheme="minorHAnsi"/>
                <w:sz w:val="22"/>
                <w:szCs w:val="22"/>
              </w:rPr>
              <w:t>’</w:t>
            </w:r>
            <w:r w:rsidRPr="00B53BDD">
              <w:rPr>
                <w:rFonts w:asciiTheme="minorHAnsi" w:hAnsiTheme="minorHAnsi"/>
                <w:sz w:val="22"/>
                <w:szCs w:val="22"/>
              </w:rPr>
              <w:t>s</w:t>
            </w:r>
            <w:r w:rsidR="00B53BDD" w:rsidRPr="00B53BDD">
              <w:rPr>
                <w:rFonts w:asciiTheme="minorHAnsi" w:hAnsiTheme="minorHAnsi"/>
                <w:sz w:val="22"/>
                <w:szCs w:val="22"/>
              </w:rPr>
              <w:t xml:space="preserve"> qualifications</w:t>
            </w:r>
            <w:r w:rsidR="00F05B0A" w:rsidRPr="00B53BDD">
              <w:rPr>
                <w:rFonts w:asciiTheme="minorHAnsi" w:hAnsiTheme="minorHAnsi"/>
                <w:sz w:val="22"/>
                <w:szCs w:val="22"/>
                <w:lang w:eastAsia="en-US"/>
              </w:rPr>
              <w:t xml:space="preserve"> </w:t>
            </w:r>
            <w:r w:rsidR="0090186F">
              <w:rPr>
                <w:rFonts w:asciiTheme="minorHAnsi" w:hAnsiTheme="minorHAnsi"/>
                <w:sz w:val="22"/>
                <w:szCs w:val="22"/>
                <w:lang w:eastAsia="en-US"/>
              </w:rPr>
              <w:t>(Teams qualifications is also advantageous</w:t>
            </w:r>
            <w:r w:rsidR="0090186F">
              <w:rPr>
                <w:rFonts w:asciiTheme="minorHAnsi" w:hAnsiTheme="minorHAnsi"/>
                <w:sz w:val="22"/>
                <w:szCs w:val="22"/>
              </w:rPr>
              <w:t>)</w:t>
            </w:r>
          </w:p>
          <w:p w14:paraId="3ADDF29E" w14:textId="371C02CE" w:rsidR="00B53BDD" w:rsidRPr="00B53BDD" w:rsidRDefault="00F05B0A" w:rsidP="005B38E4">
            <w:pPr>
              <w:pStyle w:val="TableContents"/>
              <w:numPr>
                <w:ilvl w:val="0"/>
                <w:numId w:val="3"/>
              </w:numPr>
              <w:rPr>
                <w:rFonts w:asciiTheme="minorHAnsi" w:hAnsiTheme="minorHAnsi"/>
                <w:sz w:val="22"/>
                <w:szCs w:val="22"/>
              </w:rPr>
            </w:pPr>
            <w:r w:rsidRPr="00B53BDD">
              <w:rPr>
                <w:rFonts w:asciiTheme="minorHAnsi" w:hAnsiTheme="minorHAnsi"/>
                <w:sz w:val="22"/>
                <w:szCs w:val="22"/>
                <w:lang w:eastAsia="en-US"/>
              </w:rPr>
              <w:t>License</w:t>
            </w:r>
            <w:r w:rsidR="00D360E9">
              <w:rPr>
                <w:rFonts w:asciiTheme="minorHAnsi" w:hAnsiTheme="minorHAnsi"/>
                <w:sz w:val="22"/>
                <w:szCs w:val="22"/>
                <w:lang w:eastAsia="en-US"/>
              </w:rPr>
              <w:t xml:space="preserve"> and registration</w:t>
            </w:r>
            <w:r>
              <w:rPr>
                <w:rFonts w:asciiTheme="minorHAnsi" w:hAnsiTheme="minorHAnsi"/>
                <w:sz w:val="22"/>
                <w:szCs w:val="22"/>
                <w:lang w:eastAsia="en-US"/>
              </w:rPr>
              <w:t xml:space="preserve"> -</w:t>
            </w:r>
            <w:r w:rsidRPr="00B53BDD">
              <w:rPr>
                <w:rFonts w:asciiTheme="minorHAnsi" w:hAnsiTheme="minorHAnsi"/>
                <w:sz w:val="22"/>
                <w:szCs w:val="22"/>
              </w:rPr>
              <w:t xml:space="preserve"> Include </w:t>
            </w:r>
            <w:r w:rsidR="0090186F">
              <w:rPr>
                <w:rFonts w:asciiTheme="minorHAnsi" w:hAnsiTheme="minorHAnsi"/>
                <w:sz w:val="22"/>
                <w:szCs w:val="22"/>
              </w:rPr>
              <w:t xml:space="preserve">all </w:t>
            </w:r>
            <w:r w:rsidRPr="00B53BDD">
              <w:rPr>
                <w:rFonts w:asciiTheme="minorHAnsi" w:hAnsiTheme="minorHAnsi"/>
                <w:sz w:val="22"/>
                <w:szCs w:val="22"/>
              </w:rPr>
              <w:t>license needed for construction and related works</w:t>
            </w:r>
          </w:p>
        </w:tc>
        <w:tc>
          <w:tcPr>
            <w:tcW w:w="1360" w:type="dxa"/>
            <w:shd w:val="clear" w:color="auto" w:fill="auto"/>
            <w:vAlign w:val="center"/>
          </w:tcPr>
          <w:p w14:paraId="6FB170A3" w14:textId="0A8B3A54" w:rsidR="006E17EC" w:rsidRPr="00B53BDD" w:rsidRDefault="00D360E9"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w:t>
            </w:r>
            <w:r w:rsidR="00B53BDD" w:rsidRPr="00B53BDD">
              <w:rPr>
                <w:rFonts w:asciiTheme="minorHAnsi" w:hAnsiTheme="minorHAnsi"/>
                <w:sz w:val="22"/>
                <w:szCs w:val="22"/>
                <w:lang w:eastAsia="en-US"/>
              </w:rPr>
              <w:t>0</w:t>
            </w:r>
          </w:p>
        </w:tc>
      </w:tr>
      <w:tr w:rsidR="006E17EC" w:rsidRPr="00487A5C" w14:paraId="613F68D6" w14:textId="77777777" w:rsidTr="006E17EC">
        <w:trPr>
          <w:cantSplit/>
          <w:tblHeader/>
        </w:trPr>
        <w:tc>
          <w:tcPr>
            <w:tcW w:w="2430" w:type="dxa"/>
            <w:shd w:val="clear" w:color="auto" w:fill="auto"/>
            <w:vAlign w:val="center"/>
          </w:tcPr>
          <w:p w14:paraId="44102FCB" w14:textId="19DEBEED" w:rsidR="006E17EC" w:rsidRPr="00B53BDD" w:rsidRDefault="00AD3DBB" w:rsidP="006E17EC">
            <w:pPr>
              <w:pStyle w:val="TableContents"/>
              <w:rPr>
                <w:rFonts w:asciiTheme="minorHAnsi" w:hAnsiTheme="minorHAnsi"/>
                <w:sz w:val="22"/>
                <w:szCs w:val="22"/>
                <w:lang w:eastAsia="en-US"/>
              </w:rPr>
            </w:pPr>
            <w:r w:rsidRPr="00B53BDD">
              <w:rPr>
                <w:rFonts w:asciiTheme="minorHAnsi" w:hAnsiTheme="minorHAnsi"/>
                <w:sz w:val="22"/>
                <w:szCs w:val="22"/>
                <w:lang w:eastAsia="en-US"/>
              </w:rPr>
              <w:t>Delivery time</w:t>
            </w:r>
          </w:p>
        </w:tc>
        <w:tc>
          <w:tcPr>
            <w:tcW w:w="5367" w:type="dxa"/>
            <w:shd w:val="clear" w:color="auto" w:fill="auto"/>
          </w:tcPr>
          <w:p w14:paraId="2043DB4F" w14:textId="77777777" w:rsidR="006E17EC" w:rsidRDefault="00B53BDD" w:rsidP="001D3BEC">
            <w:pPr>
              <w:pStyle w:val="TableContents"/>
              <w:numPr>
                <w:ilvl w:val="0"/>
                <w:numId w:val="4"/>
              </w:numPr>
              <w:rPr>
                <w:rFonts w:asciiTheme="minorHAnsi" w:hAnsiTheme="minorHAnsi"/>
                <w:sz w:val="22"/>
                <w:szCs w:val="22"/>
              </w:rPr>
            </w:pPr>
            <w:r w:rsidRPr="00B53BDD">
              <w:rPr>
                <w:rFonts w:asciiTheme="minorHAnsi" w:hAnsiTheme="minorHAnsi"/>
                <w:sz w:val="22"/>
                <w:szCs w:val="22"/>
              </w:rPr>
              <w:t>Realistic/reasonable timeframe</w:t>
            </w:r>
          </w:p>
          <w:p w14:paraId="4BA71FA2" w14:textId="42E32D0B" w:rsidR="0090186F" w:rsidRPr="00B53BDD" w:rsidRDefault="0090186F" w:rsidP="0090186F">
            <w:pPr>
              <w:pStyle w:val="TableContents"/>
              <w:ind w:left="720"/>
              <w:rPr>
                <w:rFonts w:asciiTheme="minorHAnsi" w:hAnsiTheme="minorHAnsi"/>
                <w:sz w:val="22"/>
                <w:szCs w:val="22"/>
              </w:rPr>
            </w:pPr>
          </w:p>
        </w:tc>
        <w:tc>
          <w:tcPr>
            <w:tcW w:w="1360" w:type="dxa"/>
            <w:shd w:val="clear" w:color="auto" w:fill="auto"/>
            <w:vAlign w:val="center"/>
          </w:tcPr>
          <w:p w14:paraId="657554B4" w14:textId="61551B21" w:rsidR="006E17EC" w:rsidRPr="00B53BDD" w:rsidRDefault="00B53BDD" w:rsidP="006E17EC">
            <w:pPr>
              <w:pStyle w:val="TableContents"/>
              <w:jc w:val="center"/>
              <w:rPr>
                <w:rFonts w:asciiTheme="minorHAnsi" w:hAnsiTheme="minorHAnsi"/>
                <w:sz w:val="22"/>
                <w:szCs w:val="22"/>
                <w:lang w:eastAsia="en-US"/>
              </w:rPr>
            </w:pPr>
            <w:r w:rsidRPr="00B53BDD">
              <w:rPr>
                <w:rFonts w:asciiTheme="minorHAnsi" w:hAnsiTheme="minorHAnsi"/>
                <w:sz w:val="22"/>
                <w:szCs w:val="22"/>
                <w:lang w:eastAsia="en-US"/>
              </w:rPr>
              <w:t>30</w:t>
            </w:r>
          </w:p>
        </w:tc>
      </w:tr>
      <w:tr w:rsidR="006E17EC" w:rsidRPr="00487A5C" w14:paraId="59453870" w14:textId="77777777" w:rsidTr="006E17EC">
        <w:trPr>
          <w:cantSplit/>
          <w:tblHeader/>
        </w:trPr>
        <w:tc>
          <w:tcPr>
            <w:tcW w:w="2430" w:type="dxa"/>
            <w:shd w:val="clear" w:color="auto" w:fill="auto"/>
            <w:vAlign w:val="center"/>
          </w:tcPr>
          <w:p w14:paraId="57F1472D" w14:textId="1188F44F" w:rsidR="006E17EC" w:rsidRPr="00B53BDD" w:rsidRDefault="00B53BDD" w:rsidP="006E17EC">
            <w:pPr>
              <w:pStyle w:val="TableContents"/>
              <w:jc w:val="both"/>
              <w:rPr>
                <w:rFonts w:asciiTheme="minorHAnsi" w:hAnsiTheme="minorHAnsi"/>
                <w:sz w:val="22"/>
                <w:szCs w:val="22"/>
                <w:lang w:eastAsia="en-US"/>
              </w:rPr>
            </w:pPr>
            <w:r w:rsidRPr="00B53BDD">
              <w:rPr>
                <w:rFonts w:asciiTheme="minorHAnsi" w:hAnsiTheme="minorHAnsi"/>
                <w:sz w:val="22"/>
                <w:szCs w:val="22"/>
                <w:lang w:eastAsia="en-US"/>
              </w:rPr>
              <w:t>Workplan</w:t>
            </w:r>
            <w:r w:rsidR="00F05B0A">
              <w:rPr>
                <w:rFonts w:asciiTheme="minorHAnsi" w:hAnsiTheme="minorHAnsi"/>
                <w:sz w:val="22"/>
                <w:szCs w:val="22"/>
                <w:lang w:eastAsia="en-US"/>
              </w:rPr>
              <w:t>/Scope of work</w:t>
            </w:r>
          </w:p>
        </w:tc>
        <w:tc>
          <w:tcPr>
            <w:tcW w:w="5367" w:type="dxa"/>
            <w:shd w:val="clear" w:color="auto" w:fill="auto"/>
          </w:tcPr>
          <w:p w14:paraId="13DE85D1" w14:textId="77777777" w:rsidR="0090186F" w:rsidRDefault="0090186F" w:rsidP="0090186F">
            <w:pPr>
              <w:adjustRightInd w:val="0"/>
              <w:rPr>
                <w:rFonts w:asciiTheme="minorHAnsi" w:eastAsiaTheme="minorEastAsia" w:hAnsiTheme="minorHAnsi"/>
                <w:color w:val="000000"/>
                <w:sz w:val="22"/>
                <w:lang w:val="en-GB"/>
              </w:rPr>
            </w:pPr>
          </w:p>
          <w:p w14:paraId="64E1EA46" w14:textId="3C75F255" w:rsidR="0090186F" w:rsidRDefault="00F05B0A"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Clarify</w:t>
            </w:r>
            <w:r w:rsidR="0090186F">
              <w:rPr>
                <w:rFonts w:asciiTheme="minorHAnsi" w:eastAsiaTheme="minorEastAsia" w:hAnsiTheme="minorHAnsi"/>
                <w:color w:val="000000"/>
                <w:sz w:val="22"/>
                <w:lang w:val="en-GB"/>
              </w:rPr>
              <w:t xml:space="preserve"> specifically on </w:t>
            </w:r>
            <w:r w:rsidR="00B53BDD" w:rsidRPr="00B53BDD">
              <w:rPr>
                <w:rFonts w:asciiTheme="minorHAnsi" w:eastAsiaTheme="minorEastAsia" w:hAnsiTheme="minorHAnsi"/>
                <w:color w:val="000000"/>
                <w:sz w:val="22"/>
                <w:lang w:val="en-GB"/>
              </w:rPr>
              <w:t>work specifications</w:t>
            </w:r>
            <w:r>
              <w:rPr>
                <w:rFonts w:asciiTheme="minorHAnsi" w:eastAsiaTheme="minorEastAsia" w:hAnsiTheme="minorHAnsi"/>
                <w:color w:val="000000"/>
                <w:sz w:val="22"/>
                <w:lang w:val="en-GB"/>
              </w:rPr>
              <w:t xml:space="preserve"> and scope of work </w:t>
            </w:r>
          </w:p>
          <w:p w14:paraId="2E4E842E" w14:textId="77777777" w:rsidR="006E17EC" w:rsidRDefault="0090186F"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This must have </w:t>
            </w:r>
            <w:r w:rsidR="00F05B0A">
              <w:rPr>
                <w:rFonts w:asciiTheme="minorHAnsi" w:eastAsiaTheme="minorEastAsia" w:hAnsiTheme="minorHAnsi"/>
                <w:color w:val="000000"/>
                <w:sz w:val="22"/>
                <w:lang w:val="en-GB"/>
              </w:rPr>
              <w:t xml:space="preserve">an estimate of days </w:t>
            </w:r>
            <w:r>
              <w:rPr>
                <w:rFonts w:asciiTheme="minorHAnsi" w:eastAsiaTheme="minorEastAsia" w:hAnsiTheme="minorHAnsi"/>
                <w:color w:val="000000"/>
                <w:sz w:val="22"/>
                <w:lang w:val="en-GB"/>
              </w:rPr>
              <w:t xml:space="preserve">and explanations on what is to be carried out </w:t>
            </w:r>
          </w:p>
          <w:p w14:paraId="375ED5B7" w14:textId="6BB588D0" w:rsidR="0090186F" w:rsidRPr="00B53BDD" w:rsidRDefault="0090186F" w:rsidP="0090186F">
            <w:pPr>
              <w:adjustRightInd w:val="0"/>
              <w:ind w:left="720"/>
              <w:rPr>
                <w:rFonts w:asciiTheme="minorHAnsi" w:eastAsiaTheme="minorEastAsia" w:hAnsiTheme="minorHAnsi"/>
                <w:color w:val="000000"/>
                <w:sz w:val="22"/>
                <w:lang w:val="en-GB"/>
              </w:rPr>
            </w:pPr>
          </w:p>
        </w:tc>
        <w:tc>
          <w:tcPr>
            <w:tcW w:w="1360" w:type="dxa"/>
            <w:shd w:val="clear" w:color="auto" w:fill="auto"/>
            <w:vAlign w:val="center"/>
          </w:tcPr>
          <w:p w14:paraId="4C399CE7" w14:textId="4EE088EF" w:rsidR="006E17EC" w:rsidRPr="00B53BDD" w:rsidRDefault="00B53BDD" w:rsidP="006E17EC">
            <w:pPr>
              <w:pStyle w:val="TableContents"/>
              <w:jc w:val="center"/>
              <w:rPr>
                <w:rFonts w:asciiTheme="minorHAnsi" w:hAnsiTheme="minorHAnsi"/>
                <w:sz w:val="22"/>
                <w:szCs w:val="22"/>
                <w:lang w:eastAsia="en-US"/>
              </w:rPr>
            </w:pPr>
            <w:r w:rsidRPr="00B53BDD">
              <w:rPr>
                <w:rFonts w:asciiTheme="minorHAnsi" w:hAnsiTheme="minorHAnsi"/>
                <w:sz w:val="22"/>
                <w:szCs w:val="22"/>
                <w:lang w:eastAsia="en-US"/>
              </w:rPr>
              <w:t>20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1"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2" w:name="_Hlk26878408"/>
      <w:r w:rsidRPr="00487A5C">
        <w:rPr>
          <w:rFonts w:ascii="Calibri" w:hAnsi="Calibri" w:cs="Calibri"/>
          <w:i/>
          <w:iCs/>
          <w:lang w:val="en-GB" w:eastAsia="ko-KR"/>
        </w:rPr>
        <w:t xml:space="preserve">tv = </w:t>
      </w:r>
      <w:proofErr w:type="spellStart"/>
      <w:r w:rsidRPr="00487A5C">
        <w:rPr>
          <w:rFonts w:ascii="Calibri" w:hAnsi="Calibri" w:cs="Calibri"/>
          <w:i/>
          <w:iCs/>
          <w:lang w:val="en-GB" w:eastAsia="ko-KR"/>
        </w:rPr>
        <w:t>ts</w:t>
      </w:r>
      <w:proofErr w:type="spellEnd"/>
      <w:r w:rsidRPr="00487A5C">
        <w:rPr>
          <w:rFonts w:ascii="Calibri" w:hAnsi="Calibri" w:cs="Calibri"/>
          <w:i/>
          <w:iCs/>
          <w:lang w:val="en-GB" w:eastAsia="ko-KR"/>
        </w:rPr>
        <w:t xml:space="preserve"> * </w:t>
      </w:r>
      <w:proofErr w:type="spellStart"/>
      <w:r w:rsidRPr="00487A5C">
        <w:rPr>
          <w:rFonts w:ascii="Calibri" w:hAnsi="Calibri" w:cs="Calibri"/>
          <w:i/>
          <w:iCs/>
          <w:lang w:val="en-GB" w:eastAsia="ko-KR"/>
        </w:rPr>
        <w:t>tw</w:t>
      </w:r>
      <w:proofErr w:type="spellEnd"/>
      <w:r w:rsidRPr="00487A5C">
        <w:rPr>
          <w:rFonts w:ascii="Calibri" w:hAnsi="Calibri" w:cs="Calibri"/>
          <w:i/>
          <w:iCs/>
          <w:lang w:val="en-GB" w:eastAsia="ko-KR"/>
        </w:rPr>
        <w:t xml:space="preserve">,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proofErr w:type="spellStart"/>
      <w:r w:rsidRPr="00487A5C">
        <w:rPr>
          <w:lang w:val="en-GB"/>
        </w:rPr>
        <w:t>ts</w:t>
      </w:r>
      <w:proofErr w:type="spellEnd"/>
      <w:r w:rsidRPr="00487A5C">
        <w:rPr>
          <w:lang w:val="en-GB"/>
        </w:rPr>
        <w:t xml:space="preserve"> = technical result (technical score)</w:t>
      </w:r>
    </w:p>
    <w:p w14:paraId="48F7E797" w14:textId="77777777" w:rsidR="00FA6787" w:rsidRPr="00487A5C" w:rsidRDefault="00FA6787" w:rsidP="00FA6787">
      <w:pPr>
        <w:pStyle w:val="ListParagraph"/>
        <w:ind w:leftChars="0" w:left="2160"/>
        <w:rPr>
          <w:lang w:val="en-GB"/>
        </w:rPr>
      </w:pPr>
      <w:proofErr w:type="spellStart"/>
      <w:r w:rsidRPr="00487A5C">
        <w:rPr>
          <w:lang w:val="en-GB"/>
        </w:rPr>
        <w:t>tw</w:t>
      </w:r>
      <w:proofErr w:type="spellEnd"/>
      <w:r w:rsidRPr="00487A5C">
        <w:rPr>
          <w:lang w:val="en-GB"/>
        </w:rPr>
        <w:t xml:space="preserve"> = technical weight in % (technical weight)</w:t>
      </w:r>
    </w:p>
    <w:bookmarkEnd w:id="12"/>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3" w:name="_Toc374271007"/>
      <w:r w:rsidRPr="00487A5C">
        <w:rPr>
          <w:lang w:val="en-GB"/>
        </w:rPr>
        <w:t>Evaluation of financial components</w:t>
      </w:r>
      <w:bookmarkEnd w:id="13"/>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4" w:name="_Toc374271008"/>
      <w:r w:rsidRPr="00487A5C">
        <w:rPr>
          <w:lang w:val="en-GB"/>
        </w:rPr>
        <w:t>Evaluation of technical and financial components for total scoring</w:t>
      </w:r>
      <w:bookmarkEnd w:id="14"/>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5" w:name="_Hlk26878494"/>
      <w:r w:rsidRPr="00487A5C">
        <w:rPr>
          <w:rFonts w:ascii="Calibri" w:hAnsi="Calibri"/>
          <w:b/>
          <w:lang w:val="en-GB"/>
        </w:rPr>
        <w:t>E = (</w:t>
      </w:r>
      <w:proofErr w:type="spellStart"/>
      <w:r w:rsidRPr="00487A5C">
        <w:rPr>
          <w:rFonts w:ascii="Calibri" w:hAnsi="Calibri"/>
          <w:b/>
          <w:lang w:val="en-GB"/>
        </w:rPr>
        <w:t>ts</w:t>
      </w:r>
      <w:proofErr w:type="spellEnd"/>
      <w:r w:rsidRPr="00487A5C">
        <w:rPr>
          <w:rFonts w:ascii="Calibri" w:hAnsi="Calibri"/>
          <w:b/>
          <w:lang w:val="en-GB"/>
        </w:rPr>
        <w:t xml:space="preserve"> * </w:t>
      </w:r>
      <w:proofErr w:type="spellStart"/>
      <w:r w:rsidRPr="00487A5C">
        <w:rPr>
          <w:rFonts w:ascii="Calibri" w:hAnsi="Calibri"/>
          <w:b/>
          <w:lang w:val="en-GB"/>
        </w:rPr>
        <w:t>tw</w:t>
      </w:r>
      <w:proofErr w:type="spellEnd"/>
      <w:r w:rsidRPr="00487A5C">
        <w:rPr>
          <w:rFonts w:ascii="Calibri" w:hAnsi="Calibri"/>
          <w:b/>
          <w:lang w:val="en-GB"/>
        </w:rPr>
        <w:t>) + (</w:t>
      </w:r>
      <w:ins w:id="16" w:author="Sven Erik" w:date="2020-08-26T15:47:00Z">
        <w:r w:rsidR="00726DFC">
          <w:rPr>
            <w:rFonts w:ascii="Calibri" w:hAnsi="Calibri"/>
            <w:b/>
            <w:lang w:val="en-GB"/>
          </w:rPr>
          <w:t>(</w:t>
        </w:r>
      </w:ins>
      <w:proofErr w:type="spellStart"/>
      <w:r w:rsidRPr="00487A5C">
        <w:rPr>
          <w:rFonts w:ascii="Calibri" w:hAnsi="Calibri"/>
          <w:b/>
          <w:lang w:val="en-GB"/>
        </w:rPr>
        <w:t>tc</w:t>
      </w:r>
      <w:proofErr w:type="spellEnd"/>
      <w:r w:rsidRPr="00487A5C">
        <w:rPr>
          <w:rFonts w:ascii="Calibri" w:hAnsi="Calibri"/>
          <w:b/>
          <w:lang w:val="en-GB"/>
        </w:rPr>
        <w:t xml:space="preserve"> / lc</w:t>
      </w:r>
      <w:ins w:id="17" w:author="Sven Erik" w:date="2020-08-26T15:47:00Z">
        <w:r w:rsidR="00726DFC">
          <w:rPr>
            <w:rFonts w:ascii="Calibri" w:hAnsi="Calibri"/>
            <w:b/>
            <w:lang w:val="en-GB"/>
          </w:rPr>
          <w:t xml:space="preserve">) * </w:t>
        </w:r>
        <w:proofErr w:type="spellStart"/>
        <w:r w:rsidR="00726DFC">
          <w:rPr>
            <w:rFonts w:ascii="Calibri" w:hAnsi="Calibri"/>
            <w:b/>
            <w:lang w:val="en-GB"/>
          </w:rPr>
          <w:t>fw</w:t>
        </w:r>
      </w:ins>
      <w:proofErr w:type="spellEnd"/>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lastRenderedPageBreak/>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8" w:name="_Hlk26877853"/>
      <w:proofErr w:type="spellStart"/>
      <w:r w:rsidRPr="00487A5C">
        <w:rPr>
          <w:rFonts w:ascii="Calibri" w:hAnsi="Calibri"/>
          <w:sz w:val="20"/>
          <w:szCs w:val="20"/>
          <w:lang w:val="en-GB"/>
        </w:rPr>
        <w:t>ts</w:t>
      </w:r>
      <w:proofErr w:type="spellEnd"/>
      <w:r w:rsidRPr="00487A5C">
        <w:rPr>
          <w:rFonts w:ascii="Calibri" w:hAnsi="Calibri"/>
          <w:sz w:val="20"/>
          <w:szCs w:val="20"/>
          <w:lang w:val="en-GB"/>
        </w:rPr>
        <w:t xml:space="preserve"> = technical result (technical score)</w:t>
      </w:r>
    </w:p>
    <w:p w14:paraId="6A44D781" w14:textId="77777777" w:rsidR="00FA6787" w:rsidRPr="00487A5C" w:rsidRDefault="00FA6787" w:rsidP="00FA6787">
      <w:pPr>
        <w:ind w:left="1701"/>
        <w:rPr>
          <w:rFonts w:ascii="Calibri" w:hAnsi="Calibri"/>
          <w:sz w:val="20"/>
          <w:szCs w:val="20"/>
          <w:lang w:val="en-GB"/>
        </w:rPr>
      </w:pPr>
      <w:proofErr w:type="spellStart"/>
      <w:r w:rsidRPr="00487A5C">
        <w:rPr>
          <w:rFonts w:ascii="Calibri" w:hAnsi="Calibri"/>
          <w:sz w:val="20"/>
          <w:szCs w:val="20"/>
          <w:lang w:val="en-GB"/>
        </w:rPr>
        <w:t>tw</w:t>
      </w:r>
      <w:proofErr w:type="spellEnd"/>
      <w:r w:rsidRPr="00487A5C">
        <w:rPr>
          <w:rFonts w:ascii="Calibri" w:hAnsi="Calibri"/>
          <w:sz w:val="20"/>
          <w:szCs w:val="20"/>
          <w:lang w:val="en-GB"/>
        </w:rPr>
        <w:t xml:space="preserve"> = technical weight in % (technical weight)</w:t>
      </w:r>
    </w:p>
    <w:bookmarkEnd w:id="18"/>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ins w:id="19" w:author="Sven Erik" w:date="2020-08-26T15:47:00Z"/>
          <w:rFonts w:ascii="Calibri" w:hAnsi="Calibri"/>
          <w:sz w:val="20"/>
          <w:szCs w:val="20"/>
          <w:lang w:val="en-GB"/>
        </w:rPr>
      </w:pPr>
      <w:proofErr w:type="spellStart"/>
      <w:r w:rsidRPr="00487A5C">
        <w:rPr>
          <w:rFonts w:ascii="Calibri" w:hAnsi="Calibri"/>
          <w:sz w:val="20"/>
          <w:szCs w:val="20"/>
          <w:lang w:val="en-GB"/>
        </w:rPr>
        <w:t>tc</w:t>
      </w:r>
      <w:proofErr w:type="spellEnd"/>
      <w:r w:rsidRPr="00487A5C">
        <w:rPr>
          <w:rFonts w:ascii="Calibri" w:hAnsi="Calibri"/>
          <w:sz w:val="20"/>
          <w:szCs w:val="20"/>
          <w:lang w:val="en-GB"/>
        </w:rPr>
        <w:t xml:space="preserve"> = cost of the Tender being evaluated (tender cost)</w:t>
      </w:r>
      <w:bookmarkEnd w:id="11"/>
      <w:bookmarkEnd w:id="15"/>
    </w:p>
    <w:p w14:paraId="206BB921" w14:textId="5F5E0B4B" w:rsidR="00726DFC" w:rsidRPr="00487A5C" w:rsidRDefault="00726DFC" w:rsidP="00FA6787">
      <w:pPr>
        <w:ind w:left="1701"/>
        <w:rPr>
          <w:rFonts w:ascii="Calibri" w:hAnsi="Calibri"/>
          <w:sz w:val="20"/>
          <w:szCs w:val="20"/>
          <w:lang w:val="en-GB"/>
        </w:rPr>
      </w:pPr>
      <w:proofErr w:type="spellStart"/>
      <w:ins w:id="20" w:author="Sven Erik" w:date="2020-08-26T15:47:00Z">
        <w:r>
          <w:rPr>
            <w:rFonts w:ascii="Calibri" w:hAnsi="Calibri"/>
            <w:sz w:val="20"/>
            <w:szCs w:val="20"/>
            <w:lang w:val="en-GB"/>
          </w:rPr>
          <w:t>fw</w:t>
        </w:r>
        <w:proofErr w:type="spellEnd"/>
        <w:r>
          <w:rPr>
            <w:rFonts w:ascii="Calibri" w:hAnsi="Calibri"/>
            <w:sz w:val="20"/>
            <w:szCs w:val="20"/>
            <w:lang w:val="en-GB"/>
          </w:rPr>
          <w:t xml:space="preserve"> = financial weight</w:t>
        </w:r>
      </w:ins>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A29E6" w14:textId="77777777" w:rsidR="00AF5B79" w:rsidRDefault="00AF5B79">
      <w:r>
        <w:separator/>
      </w:r>
    </w:p>
  </w:endnote>
  <w:endnote w:type="continuationSeparator" w:id="0">
    <w:p w14:paraId="16F57566" w14:textId="77777777" w:rsidR="00AF5B79" w:rsidRDefault="00AF5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367F09B1" w:rsidR="00D15CF2" w:rsidRDefault="004878F3" w:rsidP="004878F3">
    <w:pPr>
      <w:pStyle w:val="Footer"/>
    </w:pPr>
    <w:r>
      <w:fldChar w:fldCharType="begin"/>
    </w:r>
    <w:r>
      <w:instrText xml:space="preserve"> DATE \@ "yyyy-MM-dd" </w:instrText>
    </w:r>
    <w:r>
      <w:fldChar w:fldCharType="separate"/>
    </w:r>
    <w:r w:rsidR="0062431A">
      <w:rPr>
        <w:noProof/>
      </w:rPr>
      <w:t>2023-02-22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7CB86" w14:textId="77777777" w:rsidR="00AF5B79" w:rsidRDefault="00AF5B79">
      <w:r>
        <w:separator/>
      </w:r>
    </w:p>
  </w:footnote>
  <w:footnote w:type="continuationSeparator" w:id="0">
    <w:p w14:paraId="0D93A06C" w14:textId="77777777" w:rsidR="00AF5B79" w:rsidRDefault="00AF5B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515DAB39"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E13925">
      <w:rPr>
        <w:rFonts w:asciiTheme="minorHAnsi" w:hAnsiTheme="minorHAnsi" w:cstheme="minorHAnsi"/>
        <w:szCs w:val="24"/>
      </w:rPr>
      <w:fldChar w:fldCharType="begin"/>
    </w:r>
    <w:r w:rsidRPr="00E13925">
      <w:rPr>
        <w:rFonts w:asciiTheme="minorHAnsi" w:hAnsiTheme="minorHAnsi" w:cstheme="minorHAnsi"/>
        <w:szCs w:val="24"/>
      </w:rPr>
      <w:instrText xml:space="preserve"> REF Number \h  \* MERGEFORMAT </w:instrText>
    </w:r>
    <w:r w:rsidRPr="00E13925">
      <w:rPr>
        <w:rFonts w:asciiTheme="minorHAnsi" w:hAnsiTheme="minorHAnsi" w:cstheme="minorHAnsi"/>
        <w:szCs w:val="24"/>
      </w:rPr>
    </w:r>
    <w:r w:rsidRPr="00E13925">
      <w:rPr>
        <w:rFonts w:asciiTheme="minorHAnsi" w:hAnsiTheme="minorHAnsi" w:cstheme="minorHAnsi"/>
        <w:szCs w:val="24"/>
      </w:rPr>
      <w:fldChar w:fldCharType="separate"/>
    </w:r>
    <w:r w:rsidRPr="00E13925">
      <w:rPr>
        <w:rStyle w:val="Strong"/>
        <w:rFonts w:asciiTheme="minorHAnsi" w:hAnsiTheme="minorHAnsi" w:cstheme="minorHAnsi"/>
        <w:szCs w:val="24"/>
      </w:rPr>
      <w:t>RFP-MXXX-</w:t>
    </w:r>
    <w:r>
      <w:rPr>
        <w:rStyle w:val="Strong"/>
        <w:rFonts w:asciiTheme="minorHAnsi" w:hAnsiTheme="minorHAnsi" w:cstheme="minorHAnsi"/>
        <w:szCs w:val="24"/>
      </w:rPr>
      <w:t>2020</w:t>
    </w:r>
    <w:r w:rsidRPr="00E13925">
      <w:rPr>
        <w:rStyle w:val="Strong"/>
        <w:rFonts w:asciiTheme="minorHAnsi" w:hAnsiTheme="minorHAnsi" w:cstheme="minorHAnsi"/>
        <w:szCs w:val="24"/>
      </w:rPr>
      <w:t>-000</w:t>
    </w:r>
    <w:r w:rsidRPr="00E13925">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34096446">
    <w:abstractNumId w:val="2"/>
  </w:num>
  <w:num w:numId="2" w16cid:durableId="1892885102">
    <w:abstractNumId w:val="7"/>
  </w:num>
  <w:num w:numId="3" w16cid:durableId="1771773199">
    <w:abstractNumId w:val="6"/>
  </w:num>
  <w:num w:numId="4" w16cid:durableId="340937162">
    <w:abstractNumId w:val="5"/>
  </w:num>
  <w:num w:numId="5" w16cid:durableId="560557848">
    <w:abstractNumId w:val="0"/>
  </w:num>
  <w:num w:numId="6" w16cid:durableId="1220287763">
    <w:abstractNumId w:val="4"/>
  </w:num>
  <w:num w:numId="7" w16cid:durableId="1858424536">
    <w:abstractNumId w:val="1"/>
  </w:num>
  <w:num w:numId="8" w16cid:durableId="962156518">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531"/>
    <w:rsid w:val="000067C4"/>
    <w:rsid w:val="000069FF"/>
    <w:rsid w:val="00010111"/>
    <w:rsid w:val="00010C91"/>
    <w:rsid w:val="0001149D"/>
    <w:rsid w:val="000114D3"/>
    <w:rsid w:val="00011D76"/>
    <w:rsid w:val="00014D56"/>
    <w:rsid w:val="00015552"/>
    <w:rsid w:val="00016101"/>
    <w:rsid w:val="00020D1C"/>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2E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139"/>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50FC"/>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49A7"/>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31A"/>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0444"/>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26DD"/>
    <w:rsid w:val="006F47B4"/>
    <w:rsid w:val="006F6D10"/>
    <w:rsid w:val="006F7839"/>
    <w:rsid w:val="007000D2"/>
    <w:rsid w:val="00700207"/>
    <w:rsid w:val="00701B06"/>
    <w:rsid w:val="00702ED0"/>
    <w:rsid w:val="00706D84"/>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066"/>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86F"/>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1E8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E6C79"/>
    <w:rsid w:val="00AF2419"/>
    <w:rsid w:val="00AF3D3E"/>
    <w:rsid w:val="00AF468D"/>
    <w:rsid w:val="00AF469A"/>
    <w:rsid w:val="00AF4D8E"/>
    <w:rsid w:val="00AF53B5"/>
    <w:rsid w:val="00AF559D"/>
    <w:rsid w:val="00AF5B79"/>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3BDD"/>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0B"/>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224"/>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0E9"/>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3AD3"/>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472E"/>
    <w:rsid w:val="00E56C50"/>
    <w:rsid w:val="00E56E0D"/>
    <w:rsid w:val="00E60A16"/>
    <w:rsid w:val="00E61355"/>
    <w:rsid w:val="00E62047"/>
    <w:rsid w:val="00E62347"/>
    <w:rsid w:val="00E631DC"/>
    <w:rsid w:val="00E641DF"/>
    <w:rsid w:val="00E64E2F"/>
    <w:rsid w:val="00E65F40"/>
    <w:rsid w:val="00E66E7B"/>
    <w:rsid w:val="00E71286"/>
    <w:rsid w:val="00E74C6E"/>
    <w:rsid w:val="00E74CD5"/>
    <w:rsid w:val="00E75C32"/>
    <w:rsid w:val="00E76798"/>
    <w:rsid w:val="00E80DF3"/>
    <w:rsid w:val="00E80E0A"/>
    <w:rsid w:val="00E86D44"/>
    <w:rsid w:val="00E90ABE"/>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5B0A"/>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B581A49-E922-4965-AF5A-E287D5219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775</Words>
  <Characters>4422</Characters>
  <Application>Microsoft Office Word</Application>
  <DocSecurity>0</DocSecurity>
  <Lines>36</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5187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2016-10-18T02:57:00Z</cp:lastPrinted>
  <dcterms:created xsi:type="dcterms:W3CDTF">2023-02-22T03:22:00Z</dcterms:created>
  <dcterms:modified xsi:type="dcterms:W3CDTF">2023-02-22T03:22:00Z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